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7B4" w:rsidRPr="00591138" w:rsidRDefault="00480C97" w:rsidP="00FC05D0">
      <w:pPr>
        <w:pStyle w:val="Bezodstpw"/>
        <w:ind w:firstLine="708"/>
        <w:rPr>
          <w:rFonts w:ascii="Times New Roman" w:hAnsi="Times New Roman" w:cs="Times New Roman"/>
          <w:b/>
        </w:rPr>
      </w:pPr>
      <w:bookmarkStart w:id="0" w:name="bookmark1"/>
      <w:r w:rsidRPr="00591138">
        <w:rPr>
          <w:rFonts w:ascii="Times New Roman" w:hAnsi="Times New Roman" w:cs="Times New Roman"/>
          <w:b/>
        </w:rPr>
        <w:t>GRAMÓWKA (</w:t>
      </w:r>
      <w:r w:rsidR="007A29DF" w:rsidRPr="00591138">
        <w:rPr>
          <w:rFonts w:ascii="Times New Roman" w:hAnsi="Times New Roman" w:cs="Times New Roman"/>
        </w:rPr>
        <w:t>gotowego posiłku</w:t>
      </w:r>
      <w:r w:rsidRPr="00591138">
        <w:rPr>
          <w:rFonts w:ascii="Times New Roman" w:hAnsi="Times New Roman" w:cs="Times New Roman"/>
        </w:rPr>
        <w:t xml:space="preserve"> „na talerzu” – śniadanie, obiad, kolacja</w:t>
      </w:r>
      <w:r w:rsidRPr="00591138">
        <w:rPr>
          <w:rFonts w:ascii="Times New Roman" w:hAnsi="Times New Roman" w:cs="Times New Roman"/>
          <w:b/>
        </w:rPr>
        <w:t>)</w:t>
      </w:r>
      <w:bookmarkEnd w:id="0"/>
      <w:r w:rsidRPr="00591138">
        <w:rPr>
          <w:rFonts w:ascii="Times New Roman" w:hAnsi="Times New Roman" w:cs="Times New Roman"/>
          <w:b/>
        </w:rPr>
        <w:t>.</w:t>
      </w:r>
    </w:p>
    <w:p w:rsidR="001D0C8D" w:rsidRPr="00591138" w:rsidRDefault="001D0C8D" w:rsidP="001D0C8D">
      <w:pPr>
        <w:pStyle w:val="Bezodstpw"/>
        <w:rPr>
          <w:rFonts w:ascii="Times New Roman" w:hAnsi="Times New Roman" w:cs="Times New Roman"/>
          <w:b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89"/>
        <w:gridCol w:w="1203"/>
        <w:gridCol w:w="2630"/>
      </w:tblGrid>
      <w:tr w:rsidR="001D0C8D" w:rsidRPr="00591138" w:rsidTr="00591138">
        <w:trPr>
          <w:trHeight w:val="707"/>
        </w:trPr>
        <w:tc>
          <w:tcPr>
            <w:tcW w:w="5489" w:type="dxa"/>
            <w:vAlign w:val="center"/>
          </w:tcPr>
          <w:p w:rsidR="001D0C8D" w:rsidRPr="00591138" w:rsidRDefault="001D0C8D" w:rsidP="008B1B88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91138">
              <w:rPr>
                <w:rFonts w:ascii="Times New Roman" w:hAnsi="Times New Roman" w:cs="Times New Roman"/>
                <w:b/>
                <w:color w:val="auto"/>
              </w:rPr>
              <w:t>Grupa produktów</w:t>
            </w:r>
          </w:p>
        </w:tc>
        <w:tc>
          <w:tcPr>
            <w:tcW w:w="1203" w:type="dxa"/>
            <w:vAlign w:val="center"/>
          </w:tcPr>
          <w:p w:rsidR="001D0C8D" w:rsidRPr="00591138" w:rsidRDefault="001D0C8D" w:rsidP="008B1B88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91138">
              <w:rPr>
                <w:rFonts w:ascii="Times New Roman" w:hAnsi="Times New Roman" w:cs="Times New Roman"/>
                <w:b/>
                <w:color w:val="auto"/>
              </w:rPr>
              <w:t>Jednostki</w:t>
            </w:r>
          </w:p>
        </w:tc>
        <w:tc>
          <w:tcPr>
            <w:tcW w:w="2630" w:type="dxa"/>
            <w:vAlign w:val="center"/>
          </w:tcPr>
          <w:p w:rsidR="001D0C8D" w:rsidRPr="00591138" w:rsidRDefault="001D0C8D" w:rsidP="008B1B88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91138">
              <w:rPr>
                <w:rFonts w:ascii="Times New Roman" w:hAnsi="Times New Roman" w:cs="Times New Roman"/>
                <w:b/>
                <w:color w:val="auto"/>
              </w:rPr>
              <w:t>Ilość</w:t>
            </w:r>
          </w:p>
        </w:tc>
      </w:tr>
      <w:tr w:rsidR="00E51ED6" w:rsidRPr="00591138" w:rsidTr="00591138">
        <w:trPr>
          <w:trHeight w:val="264"/>
        </w:trPr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Zupa mleczna</w:t>
            </w:r>
          </w:p>
        </w:tc>
        <w:tc>
          <w:tcPr>
            <w:tcW w:w="1203" w:type="dxa"/>
          </w:tcPr>
          <w:p w:rsidR="00E51ED6" w:rsidRPr="00591138" w:rsidRDefault="00E51ED6" w:rsidP="00AF7805">
            <w:pPr>
              <w:pStyle w:val="Teksttreci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ml</w:t>
            </w:r>
          </w:p>
        </w:tc>
        <w:tc>
          <w:tcPr>
            <w:tcW w:w="2630" w:type="dxa"/>
          </w:tcPr>
          <w:p w:rsidR="00E51ED6" w:rsidRPr="00591138" w:rsidRDefault="0019402E" w:rsidP="00AF7805">
            <w:pPr>
              <w:pStyle w:val="Teksttreci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3</w:t>
            </w:r>
            <w:r w:rsidR="00BD5CEF" w:rsidRPr="00591138">
              <w:rPr>
                <w:color w:val="auto"/>
                <w:sz w:val="24"/>
                <w:szCs w:val="24"/>
              </w:rPr>
              <w:t>0</w:t>
            </w:r>
            <w:r w:rsidRPr="00591138">
              <w:rPr>
                <w:color w:val="auto"/>
                <w:sz w:val="24"/>
                <w:szCs w:val="24"/>
              </w:rPr>
              <w:t>0</w:t>
            </w: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Pieczywo  (dieta podstawowa, łatwostrawna)</w:t>
            </w:r>
          </w:p>
        </w:tc>
        <w:tc>
          <w:tcPr>
            <w:tcW w:w="1203" w:type="dxa"/>
          </w:tcPr>
          <w:p w:rsidR="00E51ED6" w:rsidRPr="00591138" w:rsidRDefault="00E51ED6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E51ED6" w:rsidRPr="00591138" w:rsidRDefault="00BD5CEF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120</w:t>
            </w: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numPr>
                <w:ilvl w:val="0"/>
                <w:numId w:val="12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mieszane</w:t>
            </w:r>
            <w:r w:rsidR="007B7E62" w:rsidRPr="00591138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203" w:type="dxa"/>
          </w:tcPr>
          <w:p w:rsidR="00E51ED6" w:rsidRPr="00591138" w:rsidRDefault="00E51ED6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30" w:type="dxa"/>
          </w:tcPr>
          <w:p w:rsidR="00E51ED6" w:rsidRPr="00591138" w:rsidRDefault="00E51ED6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5363DA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 xml:space="preserve">Pieczywo ( dieta niskotłuszczowa, oszczędzająca </w:t>
            </w:r>
            <w:r w:rsidR="005363DA" w:rsidRPr="00591138">
              <w:rPr>
                <w:color w:val="auto"/>
                <w:sz w:val="24"/>
                <w:szCs w:val="24"/>
              </w:rPr>
              <w:t>oraz</w:t>
            </w:r>
            <w:r w:rsidRPr="00591138">
              <w:rPr>
                <w:color w:val="auto"/>
                <w:sz w:val="24"/>
                <w:szCs w:val="24"/>
              </w:rPr>
              <w:t xml:space="preserve"> inne diety)</w:t>
            </w:r>
          </w:p>
        </w:tc>
        <w:tc>
          <w:tcPr>
            <w:tcW w:w="1203" w:type="dxa"/>
          </w:tcPr>
          <w:p w:rsidR="00E51ED6" w:rsidRPr="00591138" w:rsidRDefault="00E51ED6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E51ED6" w:rsidRPr="00591138" w:rsidRDefault="00BD5CEF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numPr>
                <w:ilvl w:val="0"/>
                <w:numId w:val="12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pszenne</w:t>
            </w:r>
            <w:r w:rsidR="007B7E62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</w:tcPr>
          <w:p w:rsidR="00E51ED6" w:rsidRPr="00591138" w:rsidRDefault="00E51ED6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30" w:type="dxa"/>
          </w:tcPr>
          <w:p w:rsidR="00E51ED6" w:rsidRPr="00591138" w:rsidRDefault="00E51ED6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5363DA">
            <w:pPr>
              <w:pStyle w:val="Teksttreci0"/>
              <w:numPr>
                <w:ilvl w:val="0"/>
                <w:numId w:val="12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mieszane</w:t>
            </w:r>
            <w:r w:rsidR="007B7E62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</w:tcPr>
          <w:p w:rsidR="00E51ED6" w:rsidRPr="00591138" w:rsidRDefault="00E51ED6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30" w:type="dxa"/>
          </w:tcPr>
          <w:p w:rsidR="00E51ED6" w:rsidRPr="00591138" w:rsidRDefault="00E51ED6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numPr>
                <w:ilvl w:val="0"/>
                <w:numId w:val="12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razowe</w:t>
            </w:r>
            <w:r w:rsidR="007B7E62" w:rsidRPr="00591138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203" w:type="dxa"/>
          </w:tcPr>
          <w:p w:rsidR="00E51ED6" w:rsidRPr="00591138" w:rsidRDefault="00E51ED6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30" w:type="dxa"/>
          </w:tcPr>
          <w:p w:rsidR="00E51ED6" w:rsidRPr="00591138" w:rsidRDefault="00E51ED6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Kawa</w:t>
            </w:r>
            <w:r w:rsidR="002F6E4F" w:rsidRPr="00591138">
              <w:rPr>
                <w:color w:val="auto"/>
                <w:sz w:val="24"/>
                <w:szCs w:val="24"/>
              </w:rPr>
              <w:t xml:space="preserve"> zbożowa</w:t>
            </w:r>
            <w:r w:rsidRPr="00591138">
              <w:rPr>
                <w:color w:val="auto"/>
                <w:sz w:val="24"/>
                <w:szCs w:val="24"/>
              </w:rPr>
              <w:t xml:space="preserve"> z mlekiem</w:t>
            </w:r>
          </w:p>
        </w:tc>
        <w:tc>
          <w:tcPr>
            <w:tcW w:w="1203" w:type="dxa"/>
          </w:tcPr>
          <w:p w:rsidR="00E51ED6" w:rsidRPr="00591138" w:rsidRDefault="00E51ED6" w:rsidP="00AF7805">
            <w:pPr>
              <w:pStyle w:val="Teksttreci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ml</w:t>
            </w:r>
          </w:p>
        </w:tc>
        <w:tc>
          <w:tcPr>
            <w:tcW w:w="2630" w:type="dxa"/>
          </w:tcPr>
          <w:p w:rsidR="00E51ED6" w:rsidRPr="00591138" w:rsidRDefault="00BD5CEF" w:rsidP="00AF7805">
            <w:pPr>
              <w:pStyle w:val="Teksttreci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300</w:t>
            </w: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Herbata</w:t>
            </w:r>
          </w:p>
        </w:tc>
        <w:tc>
          <w:tcPr>
            <w:tcW w:w="1203" w:type="dxa"/>
          </w:tcPr>
          <w:p w:rsidR="00E51ED6" w:rsidRPr="00591138" w:rsidRDefault="00EB17B4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ml</w:t>
            </w:r>
          </w:p>
        </w:tc>
        <w:tc>
          <w:tcPr>
            <w:tcW w:w="2630" w:type="dxa"/>
          </w:tcPr>
          <w:p w:rsidR="00E51ED6" w:rsidRPr="00591138" w:rsidRDefault="00EB17B4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300</w:t>
            </w:r>
          </w:p>
        </w:tc>
      </w:tr>
      <w:tr w:rsidR="00E51ED6" w:rsidRPr="00591138" w:rsidTr="00591138">
        <w:trPr>
          <w:trHeight w:val="262"/>
        </w:trPr>
        <w:tc>
          <w:tcPr>
            <w:tcW w:w="5489" w:type="dxa"/>
          </w:tcPr>
          <w:p w:rsidR="00E51ED6" w:rsidRPr="00591138" w:rsidRDefault="00E51ED6" w:rsidP="007B7E62">
            <w:pPr>
              <w:pStyle w:val="Teksttreci0"/>
              <w:numPr>
                <w:ilvl w:val="0"/>
                <w:numId w:val="10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Masło</w:t>
            </w:r>
            <w:r w:rsidR="00374BED" w:rsidRPr="00591138">
              <w:rPr>
                <w:color w:val="auto"/>
                <w:sz w:val="24"/>
                <w:szCs w:val="24"/>
              </w:rPr>
              <w:t xml:space="preserve"> extra </w:t>
            </w:r>
            <w:r w:rsidR="007B7E62" w:rsidRPr="00591138">
              <w:rPr>
                <w:color w:val="auto"/>
                <w:sz w:val="24"/>
                <w:szCs w:val="24"/>
              </w:rPr>
              <w:t xml:space="preserve">- minimum </w:t>
            </w:r>
            <w:r w:rsidR="00374BED" w:rsidRPr="00591138">
              <w:rPr>
                <w:color w:val="auto"/>
                <w:sz w:val="24"/>
                <w:szCs w:val="24"/>
              </w:rPr>
              <w:t>82%</w:t>
            </w:r>
          </w:p>
        </w:tc>
        <w:tc>
          <w:tcPr>
            <w:tcW w:w="1203" w:type="dxa"/>
          </w:tcPr>
          <w:p w:rsidR="00E51ED6" w:rsidRPr="00591138" w:rsidRDefault="00EB17B4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E51ED6" w:rsidRPr="00591138" w:rsidRDefault="00AF3629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20</w:t>
            </w:r>
          </w:p>
        </w:tc>
      </w:tr>
      <w:tr w:rsidR="00E51ED6" w:rsidRPr="00591138" w:rsidTr="00591138">
        <w:trPr>
          <w:trHeight w:val="269"/>
        </w:trPr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numPr>
                <w:ilvl w:val="0"/>
                <w:numId w:val="10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Dodatki do pieczywa</w:t>
            </w:r>
          </w:p>
        </w:tc>
        <w:tc>
          <w:tcPr>
            <w:tcW w:w="1203" w:type="dxa"/>
          </w:tcPr>
          <w:p w:rsidR="00E51ED6" w:rsidRPr="00591138" w:rsidRDefault="00E51ED6" w:rsidP="00AF7805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2630" w:type="dxa"/>
          </w:tcPr>
          <w:p w:rsidR="00E51ED6" w:rsidRPr="00591138" w:rsidRDefault="00E51ED6" w:rsidP="00AF7805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7B7E62">
            <w:pPr>
              <w:pStyle w:val="Teksttreci0"/>
              <w:numPr>
                <w:ilvl w:val="0"/>
                <w:numId w:val="13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wędliny (szynka, polędwica, kiełbasa</w:t>
            </w:r>
            <w:r w:rsidR="007B7E62" w:rsidRPr="00591138">
              <w:rPr>
                <w:color w:val="auto"/>
                <w:sz w:val="24"/>
                <w:szCs w:val="24"/>
              </w:rPr>
              <w:t>, itd.</w:t>
            </w:r>
            <w:r w:rsidR="005363DA" w:rsidRPr="00591138">
              <w:rPr>
                <w:color w:val="auto"/>
                <w:sz w:val="24"/>
                <w:szCs w:val="24"/>
              </w:rPr>
              <w:t>,</w:t>
            </w:r>
            <w:r w:rsidR="007B7E62" w:rsidRPr="00591138">
              <w:rPr>
                <w:color w:val="auto"/>
                <w:sz w:val="24"/>
                <w:szCs w:val="24"/>
              </w:rPr>
              <w:t xml:space="preserve"> –</w:t>
            </w:r>
            <w:r w:rsidRPr="00591138">
              <w:rPr>
                <w:color w:val="auto"/>
                <w:sz w:val="24"/>
                <w:szCs w:val="24"/>
              </w:rPr>
              <w:t xml:space="preserve"> </w:t>
            </w:r>
            <w:r w:rsidR="007B7E62" w:rsidRPr="00591138">
              <w:rPr>
                <w:color w:val="auto"/>
                <w:sz w:val="24"/>
                <w:szCs w:val="24"/>
              </w:rPr>
              <w:t xml:space="preserve">minimum </w:t>
            </w:r>
            <w:r w:rsidRPr="00591138">
              <w:rPr>
                <w:color w:val="auto"/>
                <w:sz w:val="24"/>
                <w:szCs w:val="24"/>
              </w:rPr>
              <w:t>I gatunek)</w:t>
            </w:r>
            <w:r w:rsidR="005052B7">
              <w:rPr>
                <w:color w:val="auto"/>
                <w:sz w:val="24"/>
                <w:szCs w:val="24"/>
              </w:rPr>
              <w:t>**</w:t>
            </w:r>
            <w:r w:rsidR="007B7E62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</w:tcPr>
          <w:p w:rsidR="00E51ED6" w:rsidRPr="00591138" w:rsidRDefault="00EB17B4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E51ED6" w:rsidRPr="00591138" w:rsidRDefault="00926DBF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55</w:t>
            </w: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numPr>
                <w:ilvl w:val="0"/>
                <w:numId w:val="13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 xml:space="preserve">ser biały, mocarz, </w:t>
            </w:r>
            <w:r w:rsidR="007B7E62" w:rsidRPr="00591138">
              <w:rPr>
                <w:color w:val="auto"/>
                <w:sz w:val="24"/>
                <w:szCs w:val="24"/>
              </w:rPr>
              <w:t>homogenizowany</w:t>
            </w:r>
            <w:r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</w:tcPr>
          <w:p w:rsidR="00E51ED6" w:rsidRPr="00591138" w:rsidRDefault="00EB17B4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E51ED6" w:rsidRPr="00591138" w:rsidRDefault="00EB17B4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numPr>
                <w:ilvl w:val="0"/>
                <w:numId w:val="13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sery żółte</w:t>
            </w:r>
            <w:r w:rsidR="007B7E62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</w:tcPr>
          <w:p w:rsidR="00E51ED6" w:rsidRPr="00591138" w:rsidRDefault="00EB17B4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E51ED6" w:rsidRPr="00591138" w:rsidRDefault="00926DBF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60</w:t>
            </w: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numPr>
                <w:ilvl w:val="0"/>
                <w:numId w:val="13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sery topione</w:t>
            </w:r>
            <w:r w:rsidR="007B7E62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</w:tcPr>
          <w:p w:rsidR="00E51ED6" w:rsidRPr="00591138" w:rsidRDefault="00EB17B4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E51ED6" w:rsidRPr="00591138" w:rsidRDefault="00926DBF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60</w:t>
            </w: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numPr>
                <w:ilvl w:val="0"/>
                <w:numId w:val="13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pasty (rybne, serowe, jajeczne)</w:t>
            </w:r>
            <w:r w:rsidR="007B7E62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</w:tcPr>
          <w:p w:rsidR="00E51ED6" w:rsidRPr="00591138" w:rsidRDefault="00EB17B4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E51ED6" w:rsidRPr="00591138" w:rsidRDefault="00EB17B4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120</w:t>
            </w:r>
          </w:p>
        </w:tc>
      </w:tr>
      <w:tr w:rsidR="00E51ED6" w:rsidRPr="00591138" w:rsidTr="00591138">
        <w:trPr>
          <w:trHeight w:val="251"/>
        </w:trPr>
        <w:tc>
          <w:tcPr>
            <w:tcW w:w="5489" w:type="dxa"/>
            <w:tcBorders>
              <w:bottom w:val="single" w:sz="4" w:space="0" w:color="auto"/>
            </w:tcBorders>
          </w:tcPr>
          <w:p w:rsidR="00B72B0F" w:rsidRPr="00591138" w:rsidRDefault="00E51ED6" w:rsidP="00AF7805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Jajko + ser żółty,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B72B0F" w:rsidRPr="00591138" w:rsidRDefault="00EB17B4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szt.(g)</w:t>
            </w:r>
          </w:p>
        </w:tc>
        <w:tc>
          <w:tcPr>
            <w:tcW w:w="2630" w:type="dxa"/>
            <w:tcBorders>
              <w:bottom w:val="single" w:sz="4" w:space="0" w:color="auto"/>
            </w:tcBorders>
          </w:tcPr>
          <w:p w:rsidR="00475B4D" w:rsidRPr="00591138" w:rsidRDefault="00926DBF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1szt. + 30</w:t>
            </w:r>
            <w:r w:rsidR="00475B4D"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</w:tr>
      <w:tr w:rsidR="002C486B" w:rsidRPr="00591138" w:rsidTr="00591138">
        <w:trPr>
          <w:trHeight w:val="235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2C486B" w:rsidRPr="00591138" w:rsidRDefault="002C486B" w:rsidP="00AF7805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jajko + ser biały</w:t>
            </w:r>
            <w:r w:rsidR="007B7E62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2C486B" w:rsidRPr="00591138" w:rsidRDefault="002C486B" w:rsidP="00AF7805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szt.(g)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2C486B" w:rsidRPr="00591138" w:rsidRDefault="0045742D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 xml:space="preserve">1szt. </w:t>
            </w:r>
            <w:r w:rsidR="00926DBF" w:rsidRPr="00591138">
              <w:rPr>
                <w:rFonts w:ascii="Times New Roman" w:hAnsi="Times New Roman" w:cs="Times New Roman"/>
                <w:color w:val="auto"/>
              </w:rPr>
              <w:t>+</w:t>
            </w:r>
            <w:r w:rsidR="007B7E62" w:rsidRPr="0059113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926DBF" w:rsidRPr="00591138">
              <w:rPr>
                <w:rFonts w:ascii="Times New Roman" w:hAnsi="Times New Roman" w:cs="Times New Roman"/>
                <w:color w:val="auto"/>
              </w:rPr>
              <w:t>6</w:t>
            </w:r>
            <w:r w:rsidR="002C486B" w:rsidRPr="00591138">
              <w:rPr>
                <w:rFonts w:ascii="Times New Roman" w:hAnsi="Times New Roman" w:cs="Times New Roman"/>
                <w:color w:val="auto"/>
              </w:rPr>
              <w:t>0g</w:t>
            </w:r>
          </w:p>
        </w:tc>
      </w:tr>
      <w:tr w:rsidR="002C486B" w:rsidRPr="00591138" w:rsidTr="00591138">
        <w:trPr>
          <w:trHeight w:val="287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2C486B" w:rsidRPr="00591138" w:rsidRDefault="002C486B" w:rsidP="00AF7805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jajko + miód</w:t>
            </w:r>
            <w:r w:rsidR="007B7E62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2C486B" w:rsidRPr="00591138" w:rsidRDefault="002C486B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szt.(g)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2C486B" w:rsidRPr="00591138" w:rsidRDefault="0045742D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1szt  +</w:t>
            </w:r>
            <w:r w:rsidR="00926DBF" w:rsidRPr="00591138">
              <w:rPr>
                <w:rFonts w:ascii="Times New Roman" w:hAnsi="Times New Roman" w:cs="Times New Roman"/>
                <w:color w:val="auto"/>
              </w:rPr>
              <w:t xml:space="preserve"> 25g</w:t>
            </w:r>
          </w:p>
        </w:tc>
      </w:tr>
      <w:tr w:rsidR="002C486B" w:rsidRPr="00591138" w:rsidTr="00591138">
        <w:trPr>
          <w:trHeight w:val="263"/>
        </w:trPr>
        <w:tc>
          <w:tcPr>
            <w:tcW w:w="5489" w:type="dxa"/>
            <w:tcBorders>
              <w:top w:val="single" w:sz="4" w:space="0" w:color="auto"/>
            </w:tcBorders>
          </w:tcPr>
          <w:p w:rsidR="002C486B" w:rsidRPr="00591138" w:rsidRDefault="002C486B" w:rsidP="00AF7805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jajko + wędlina</w:t>
            </w:r>
            <w:r w:rsidR="007B7E62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:rsidR="002C486B" w:rsidRPr="00591138" w:rsidRDefault="00AF7805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szt. (g)</w:t>
            </w:r>
          </w:p>
        </w:tc>
        <w:tc>
          <w:tcPr>
            <w:tcW w:w="2630" w:type="dxa"/>
            <w:tcBorders>
              <w:top w:val="single" w:sz="4" w:space="0" w:color="auto"/>
            </w:tcBorders>
          </w:tcPr>
          <w:p w:rsidR="002C486B" w:rsidRPr="00591138" w:rsidRDefault="0045742D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 xml:space="preserve">1szt. + </w:t>
            </w:r>
            <w:r w:rsidR="00926DBF" w:rsidRPr="00591138">
              <w:rPr>
                <w:rFonts w:ascii="Times New Roman" w:hAnsi="Times New Roman" w:cs="Times New Roman"/>
                <w:color w:val="auto"/>
              </w:rPr>
              <w:t>30</w:t>
            </w:r>
            <w:r w:rsidR="009A7F80"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</w:tr>
      <w:tr w:rsidR="00E51ED6" w:rsidRPr="00591138" w:rsidTr="00591138">
        <w:trPr>
          <w:trHeight w:val="267"/>
        </w:trPr>
        <w:tc>
          <w:tcPr>
            <w:tcW w:w="5489" w:type="dxa"/>
            <w:tcBorders>
              <w:bottom w:val="single" w:sz="4" w:space="0" w:color="auto"/>
            </w:tcBorders>
          </w:tcPr>
          <w:p w:rsidR="00E51ED6" w:rsidRPr="00591138" w:rsidRDefault="00AF7805" w:rsidP="00AF7805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d</w:t>
            </w:r>
            <w:r w:rsidR="007B7E62" w:rsidRPr="00591138">
              <w:rPr>
                <w:color w:val="auto"/>
                <w:sz w:val="24"/>
                <w:szCs w:val="24"/>
              </w:rPr>
              <w:t>żem, powidło,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1D5501" w:rsidRPr="00591138" w:rsidRDefault="001D5501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  <w:tcBorders>
              <w:bottom w:val="single" w:sz="4" w:space="0" w:color="auto"/>
            </w:tcBorders>
          </w:tcPr>
          <w:p w:rsidR="001D5501" w:rsidRPr="00591138" w:rsidRDefault="00A23F04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80</w:t>
            </w:r>
          </w:p>
        </w:tc>
      </w:tr>
      <w:tr w:rsidR="0079700F" w:rsidRPr="00591138" w:rsidTr="00591138">
        <w:trPr>
          <w:trHeight w:val="257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79700F" w:rsidRPr="00591138" w:rsidRDefault="00AF7805" w:rsidP="00AF7805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</w:t>
            </w:r>
            <w:r w:rsidR="0079700F" w:rsidRPr="00591138">
              <w:rPr>
                <w:color w:val="auto"/>
                <w:sz w:val="24"/>
                <w:szCs w:val="24"/>
              </w:rPr>
              <w:t>iód (w jednorazowym opakowaniu</w:t>
            </w:r>
            <w:r w:rsidR="0079700F" w:rsidRPr="00591138">
              <w:rPr>
                <w:b/>
                <w:color w:val="auto"/>
                <w:sz w:val="24"/>
                <w:szCs w:val="24"/>
              </w:rPr>
              <w:t>)</w:t>
            </w:r>
            <w:r w:rsidR="007B7E62" w:rsidRPr="00591138">
              <w:rPr>
                <w:b/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79700F" w:rsidRPr="00591138" w:rsidRDefault="0079700F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79700F" w:rsidRPr="00591138" w:rsidRDefault="00083027" w:rsidP="00AF7805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7</w:t>
            </w:r>
            <w:r w:rsidR="00926DBF" w:rsidRPr="00591138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79700F" w:rsidRPr="00591138" w:rsidTr="00591138">
        <w:trPr>
          <w:trHeight w:val="247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79700F" w:rsidRPr="00591138" w:rsidRDefault="0079700F" w:rsidP="005363DA">
            <w:pPr>
              <w:pStyle w:val="Teksttreci0"/>
              <w:numPr>
                <w:ilvl w:val="0"/>
                <w:numId w:val="13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galaretka z drobiu</w:t>
            </w:r>
            <w:r w:rsidR="007B7E62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79700F" w:rsidRPr="00591138" w:rsidRDefault="00766267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79700F" w:rsidRPr="00591138" w:rsidRDefault="00766267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F41B11" w:rsidRPr="00591138" w:rsidTr="00591138">
        <w:trPr>
          <w:trHeight w:val="237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F41B11" w:rsidRPr="00591138" w:rsidRDefault="007B7E62" w:rsidP="00AF7805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pasztet  pieczony,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F41B11" w:rsidRPr="00591138" w:rsidRDefault="00766267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F41B11" w:rsidRPr="00591138" w:rsidRDefault="00766267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70</w:t>
            </w:r>
          </w:p>
        </w:tc>
      </w:tr>
      <w:tr w:rsidR="00F41B11" w:rsidRPr="00591138" w:rsidTr="00591138">
        <w:trPr>
          <w:trHeight w:val="505"/>
        </w:trPr>
        <w:tc>
          <w:tcPr>
            <w:tcW w:w="5489" w:type="dxa"/>
            <w:tcBorders>
              <w:top w:val="single" w:sz="4" w:space="0" w:color="auto"/>
            </w:tcBorders>
          </w:tcPr>
          <w:p w:rsidR="00F128DC" w:rsidRPr="00591138" w:rsidRDefault="00F41B11" w:rsidP="005363DA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paszteciki drobiowe  (</w:t>
            </w:r>
            <w:r w:rsidR="00591138" w:rsidRPr="00591138">
              <w:rPr>
                <w:color w:val="auto"/>
                <w:sz w:val="24"/>
                <w:szCs w:val="24"/>
              </w:rPr>
              <w:t>w jednorazowym opakowaniu</w:t>
            </w:r>
            <w:r w:rsidR="00F128DC" w:rsidRPr="00591138">
              <w:rPr>
                <w:color w:val="auto"/>
                <w:sz w:val="24"/>
                <w:szCs w:val="24"/>
              </w:rPr>
              <w:t>)</w:t>
            </w:r>
            <w:r w:rsidR="005363DA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:rsidR="00F41B11" w:rsidRPr="00591138" w:rsidRDefault="00346C87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  <w:tcBorders>
              <w:top w:val="single" w:sz="4" w:space="0" w:color="auto"/>
            </w:tcBorders>
          </w:tcPr>
          <w:p w:rsidR="00F41B11" w:rsidRPr="00591138" w:rsidRDefault="00346C87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50</w:t>
            </w:r>
          </w:p>
        </w:tc>
      </w:tr>
      <w:tr w:rsidR="005159AF" w:rsidRPr="00591138" w:rsidTr="00591138">
        <w:trPr>
          <w:trHeight w:val="330"/>
        </w:trPr>
        <w:tc>
          <w:tcPr>
            <w:tcW w:w="5489" w:type="dxa"/>
          </w:tcPr>
          <w:p w:rsidR="005159AF" w:rsidRPr="00591138" w:rsidRDefault="005159AF" w:rsidP="005363DA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pomidor</w:t>
            </w:r>
            <w:r w:rsidR="00B06C2B" w:rsidRPr="00591138">
              <w:rPr>
                <w:color w:val="auto"/>
                <w:sz w:val="24"/>
                <w:szCs w:val="24"/>
              </w:rPr>
              <w:t>, ogórek</w:t>
            </w:r>
            <w:r w:rsidR="00622015" w:rsidRPr="00591138">
              <w:rPr>
                <w:color w:val="auto"/>
                <w:sz w:val="24"/>
                <w:szCs w:val="24"/>
              </w:rPr>
              <w:t>, ogórek kiszony</w:t>
            </w:r>
            <w:r w:rsidR="005363DA" w:rsidRPr="00591138">
              <w:rPr>
                <w:color w:val="auto"/>
                <w:sz w:val="24"/>
                <w:szCs w:val="24"/>
              </w:rPr>
              <w:t>,</w:t>
            </w:r>
            <w:r w:rsidR="00591138">
              <w:rPr>
                <w:color w:val="auto"/>
                <w:sz w:val="24"/>
                <w:szCs w:val="24"/>
              </w:rPr>
              <w:t xml:space="preserve"> itd.</w:t>
            </w:r>
          </w:p>
        </w:tc>
        <w:tc>
          <w:tcPr>
            <w:tcW w:w="1203" w:type="dxa"/>
          </w:tcPr>
          <w:p w:rsidR="005159AF" w:rsidRPr="00591138" w:rsidRDefault="005159AF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159AF" w:rsidRPr="00591138" w:rsidRDefault="005159AF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70</w:t>
            </w:r>
          </w:p>
        </w:tc>
      </w:tr>
      <w:tr w:rsidR="00766267" w:rsidRPr="00591138" w:rsidTr="00591138">
        <w:trPr>
          <w:trHeight w:val="330"/>
        </w:trPr>
        <w:tc>
          <w:tcPr>
            <w:tcW w:w="5489" w:type="dxa"/>
          </w:tcPr>
          <w:p w:rsidR="00766267" w:rsidRPr="00591138" w:rsidRDefault="00766267" w:rsidP="00AF7805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sałata zielona</w:t>
            </w:r>
            <w:r w:rsidR="005363DA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</w:tcPr>
          <w:p w:rsidR="00766267" w:rsidRPr="00591138" w:rsidRDefault="00AF7805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766267" w:rsidRPr="00591138" w:rsidRDefault="00766267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20</w:t>
            </w:r>
          </w:p>
        </w:tc>
      </w:tr>
      <w:tr w:rsidR="00591138" w:rsidRPr="00591138" w:rsidTr="00591138">
        <w:trPr>
          <w:trHeight w:val="272"/>
        </w:trPr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chrzan, ketchup, musztarda, itd.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30</w:t>
            </w:r>
          </w:p>
        </w:tc>
      </w:tr>
      <w:tr w:rsidR="00591138" w:rsidRPr="00591138" w:rsidTr="00591138">
        <w:trPr>
          <w:trHeight w:val="272"/>
        </w:trPr>
        <w:tc>
          <w:tcPr>
            <w:tcW w:w="5489" w:type="dxa"/>
          </w:tcPr>
          <w:p w:rsidR="00591138" w:rsidRPr="00591138" w:rsidRDefault="00591138" w:rsidP="00DC223D">
            <w:pPr>
              <w:pStyle w:val="Teksttreci40"/>
              <w:shd w:val="clear" w:color="auto" w:fill="auto"/>
              <w:spacing w:line="226" w:lineRule="exact"/>
              <w:ind w:left="60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II Śniadanie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91138" w:rsidRPr="00591138" w:rsidTr="00591138">
        <w:trPr>
          <w:trHeight w:val="272"/>
        </w:trPr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3"/>
              </w:numPr>
              <w:shd w:val="clear" w:color="auto" w:fill="auto"/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Owoce: czereśnie, truskawki, śliwki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150</w:t>
            </w:r>
          </w:p>
        </w:tc>
      </w:tr>
      <w:tr w:rsidR="00591138" w:rsidRPr="00591138" w:rsidTr="00591138">
        <w:trPr>
          <w:trHeight w:val="272"/>
        </w:trPr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3"/>
              </w:numPr>
              <w:shd w:val="clear" w:color="auto" w:fill="auto"/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jabłka</w:t>
            </w:r>
          </w:p>
        </w:tc>
        <w:tc>
          <w:tcPr>
            <w:tcW w:w="1203" w:type="dxa"/>
          </w:tcPr>
          <w:p w:rsid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150</w:t>
            </w:r>
          </w:p>
        </w:tc>
      </w:tr>
      <w:tr w:rsidR="00591138" w:rsidRPr="00591138" w:rsidTr="00591138">
        <w:trPr>
          <w:trHeight w:val="272"/>
        </w:trPr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3"/>
              </w:numPr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mandarynki</w:t>
            </w:r>
          </w:p>
        </w:tc>
        <w:tc>
          <w:tcPr>
            <w:tcW w:w="1203" w:type="dxa"/>
          </w:tcPr>
          <w:p w:rsid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2630" w:type="dxa"/>
          </w:tcPr>
          <w:p w:rsid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2 szt. (nie mniej niż 150g</w:t>
            </w:r>
            <w:r>
              <w:rPr>
                <w:rFonts w:ascii="Times New Roman" w:hAnsi="Times New Roman" w:cs="Times New Roman"/>
                <w:color w:val="auto"/>
              </w:rPr>
              <w:t xml:space="preserve"> łącznie)</w:t>
            </w:r>
          </w:p>
        </w:tc>
      </w:tr>
      <w:tr w:rsidR="00591138" w:rsidRPr="00591138" w:rsidTr="00591138">
        <w:trPr>
          <w:trHeight w:val="272"/>
        </w:trPr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3"/>
              </w:numPr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pomarańcza</w:t>
            </w:r>
          </w:p>
        </w:tc>
        <w:tc>
          <w:tcPr>
            <w:tcW w:w="1203" w:type="dxa"/>
          </w:tcPr>
          <w:p w:rsid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 szt. (nie mniej niż 150g)</w:t>
            </w:r>
          </w:p>
        </w:tc>
      </w:tr>
      <w:tr w:rsidR="00591138" w:rsidRPr="00591138" w:rsidTr="00591138">
        <w:trPr>
          <w:trHeight w:val="272"/>
        </w:trPr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3"/>
              </w:numPr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banan</w:t>
            </w:r>
          </w:p>
        </w:tc>
        <w:tc>
          <w:tcPr>
            <w:tcW w:w="1203" w:type="dxa"/>
          </w:tcPr>
          <w:p w:rsid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 szt.</w:t>
            </w:r>
          </w:p>
        </w:tc>
      </w:tr>
      <w:tr w:rsidR="00591138" w:rsidRPr="00591138" w:rsidTr="00591138">
        <w:trPr>
          <w:trHeight w:val="201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4"/>
              </w:numPr>
              <w:tabs>
                <w:tab w:val="left" w:pos="870"/>
              </w:tabs>
              <w:spacing w:line="226" w:lineRule="exact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lastRenderedPageBreak/>
              <w:t>jogurt owocowy, naturalny</w:t>
            </w:r>
            <w:r w:rsidR="001952EB">
              <w:rPr>
                <w:color w:val="auto"/>
                <w:sz w:val="24"/>
                <w:szCs w:val="24"/>
              </w:rPr>
              <w:t xml:space="preserve"> (co najmniej 2%)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ml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150</w:t>
            </w:r>
          </w:p>
        </w:tc>
      </w:tr>
      <w:tr w:rsidR="00591138" w:rsidRPr="00591138" w:rsidTr="00591138">
        <w:trPr>
          <w:trHeight w:val="332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6"/>
              </w:numPr>
              <w:shd w:val="clear" w:color="auto" w:fill="auto"/>
              <w:tabs>
                <w:tab w:val="left" w:pos="866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soki owocowe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ml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200</w:t>
            </w:r>
          </w:p>
        </w:tc>
      </w:tr>
      <w:tr w:rsidR="00591138" w:rsidRPr="00591138" w:rsidTr="00591138">
        <w:trPr>
          <w:trHeight w:val="332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Teksttreci0"/>
              <w:shd w:val="clear" w:color="auto" w:fill="auto"/>
              <w:tabs>
                <w:tab w:val="left" w:pos="866"/>
              </w:tabs>
              <w:spacing w:line="240" w:lineRule="auto"/>
              <w:ind w:left="720"/>
              <w:rPr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91138" w:rsidRPr="00591138" w:rsidTr="00591138">
        <w:trPr>
          <w:trHeight w:val="452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Teksttreci40"/>
              <w:shd w:val="clear" w:color="auto" w:fill="auto"/>
              <w:tabs>
                <w:tab w:val="left" w:pos="199"/>
              </w:tabs>
              <w:spacing w:line="221" w:lineRule="exact"/>
              <w:ind w:left="60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I Danie</w:t>
            </w:r>
          </w:p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Zupy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ml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400</w:t>
            </w:r>
          </w:p>
        </w:tc>
      </w:tr>
      <w:tr w:rsidR="00591138" w:rsidRPr="00591138" w:rsidTr="00591138">
        <w:trPr>
          <w:trHeight w:val="151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II Danie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91138" w:rsidRPr="00591138" w:rsidTr="00591138">
        <w:trPr>
          <w:trHeight w:val="151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Ziemniaki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250</w:t>
            </w:r>
          </w:p>
        </w:tc>
      </w:tr>
      <w:tr w:rsidR="00591138" w:rsidRPr="00591138" w:rsidTr="00591138">
        <w:trPr>
          <w:trHeight w:val="151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Ryż, Kasza, Makaron jako dodatek do II dania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250</w:t>
            </w:r>
          </w:p>
        </w:tc>
      </w:tr>
      <w:tr w:rsidR="00591138" w:rsidRPr="00591138" w:rsidTr="00591138">
        <w:trPr>
          <w:trHeight w:val="268"/>
        </w:trPr>
        <w:tc>
          <w:tcPr>
            <w:tcW w:w="5489" w:type="dxa"/>
            <w:tcBorders>
              <w:top w:val="single" w:sz="4" w:space="0" w:color="auto"/>
            </w:tcBorders>
          </w:tcPr>
          <w:p w:rsidR="00591138" w:rsidRPr="00591138" w:rsidRDefault="00591138" w:rsidP="00591138">
            <w:pPr>
              <w:pStyle w:val="Teksttreci0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oraz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2630" w:type="dxa"/>
            <w:tcBorders>
              <w:top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Bitka + sos*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70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Schab + sos*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70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Budyń mięsny + sos*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80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Kotlet schabowy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Kotlet mielony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Potrawka drobiowa + sos*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80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Zrazy + sos*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80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Wątróbka drobiowa + sos*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Filety rybne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Udko z kurczaka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Pieczeń wołowa + sos*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70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Żołądki + sos*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DC223D">
              <w:rPr>
                <w:color w:val="auto"/>
                <w:sz w:val="24"/>
                <w:szCs w:val="24"/>
              </w:rPr>
              <w:t>Rolada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80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Sosy do mięsa-oznaczone*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591138">
              <w:rPr>
                <w:rFonts w:ascii="Times New Roman" w:hAnsi="Times New Roman" w:cs="Times New Roman"/>
                <w:i/>
                <w:color w:val="auto"/>
              </w:rPr>
              <w:t>ml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591138">
              <w:rPr>
                <w:rFonts w:ascii="Times New Roman" w:hAnsi="Times New Roman" w:cs="Times New Roman"/>
                <w:i/>
                <w:color w:val="auto"/>
              </w:rPr>
              <w:t>150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Łazanki z mięsem (mięso 60g +130g kapusty)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440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Makaron z mięsem i jarzynami (60g mięso +130g jarzyn)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440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Makaron  z serem białym (makaron 250g +120g sera).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370</w:t>
            </w:r>
          </w:p>
        </w:tc>
      </w:tr>
      <w:tr w:rsidR="00591138" w:rsidRPr="00591138" w:rsidTr="00591138">
        <w:trPr>
          <w:trHeight w:val="401"/>
        </w:trPr>
        <w:tc>
          <w:tcPr>
            <w:tcW w:w="5489" w:type="dxa"/>
            <w:tcBorders>
              <w:bottom w:val="single" w:sz="4" w:space="0" w:color="auto"/>
            </w:tcBorders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Makaron z jabłkami (makaron</w:t>
            </w:r>
            <w:r w:rsidR="001952EB">
              <w:rPr>
                <w:color w:val="auto"/>
                <w:sz w:val="24"/>
                <w:szCs w:val="24"/>
              </w:rPr>
              <w:t xml:space="preserve"> </w:t>
            </w:r>
            <w:r w:rsidRPr="00591138">
              <w:rPr>
                <w:color w:val="auto"/>
                <w:sz w:val="24"/>
                <w:szCs w:val="24"/>
              </w:rPr>
              <w:t>250g +150g jabłek)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  <w:tcBorders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400</w:t>
            </w:r>
          </w:p>
        </w:tc>
      </w:tr>
      <w:tr w:rsidR="00591138" w:rsidRPr="00591138" w:rsidTr="00591138">
        <w:trPr>
          <w:trHeight w:val="352"/>
        </w:trPr>
        <w:tc>
          <w:tcPr>
            <w:tcW w:w="5489" w:type="dxa"/>
            <w:tcBorders>
              <w:top w:val="single" w:sz="4" w:space="0" w:color="auto"/>
            </w:tcBorders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Makaron z jabłkiem i serem (makaron 250g +100g jabłek +</w:t>
            </w:r>
            <w:r w:rsidR="001952EB">
              <w:rPr>
                <w:color w:val="auto"/>
                <w:sz w:val="24"/>
                <w:szCs w:val="24"/>
              </w:rPr>
              <w:t xml:space="preserve"> </w:t>
            </w:r>
            <w:r w:rsidRPr="00591138">
              <w:rPr>
                <w:color w:val="auto"/>
                <w:sz w:val="24"/>
                <w:szCs w:val="24"/>
              </w:rPr>
              <w:t>70g sera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  <w:tcBorders>
              <w:top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420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Wszystkie jarzyny gotowane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200</w:t>
            </w:r>
          </w:p>
        </w:tc>
      </w:tr>
      <w:tr w:rsidR="00591138" w:rsidRPr="00591138" w:rsidTr="00591138">
        <w:trPr>
          <w:trHeight w:val="358"/>
        </w:trPr>
        <w:tc>
          <w:tcPr>
            <w:tcW w:w="5489" w:type="dxa"/>
            <w:tcBorders>
              <w:bottom w:val="single" w:sz="4" w:space="0" w:color="000000"/>
            </w:tcBorders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Surówki do II dania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150</w:t>
            </w:r>
          </w:p>
        </w:tc>
      </w:tr>
      <w:tr w:rsidR="00591138" w:rsidRPr="00591138" w:rsidTr="00591138">
        <w:tc>
          <w:tcPr>
            <w:tcW w:w="5489" w:type="dxa"/>
            <w:tcBorders>
              <w:bottom w:val="single" w:sz="4" w:space="0" w:color="auto"/>
            </w:tcBorders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Sałata zielona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50</w:t>
            </w:r>
          </w:p>
        </w:tc>
      </w:tr>
      <w:tr w:rsidR="00591138" w:rsidRPr="00591138" w:rsidTr="00591138">
        <w:tc>
          <w:tcPr>
            <w:tcW w:w="5489" w:type="dxa"/>
            <w:tcBorders>
              <w:top w:val="single" w:sz="4" w:space="0" w:color="auto"/>
            </w:tcBorders>
          </w:tcPr>
          <w:p w:rsidR="00591138" w:rsidRPr="00591138" w:rsidRDefault="00591138" w:rsidP="001952EB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Dodatki do sałaty; kefir (co najmniej 2%), śmietana  (18%) i inne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50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1952EB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 xml:space="preserve">Mizeria  ze śmietaną lub kefirem (ogórek 130g </w:t>
            </w:r>
            <w:r w:rsidRPr="00591138">
              <w:rPr>
                <w:color w:val="auto"/>
                <w:sz w:val="24"/>
                <w:szCs w:val="24"/>
              </w:rPr>
              <w:br/>
              <w:t xml:space="preserve">+ 50g śmietana 18% </w:t>
            </w:r>
            <w:r w:rsidR="001952EB">
              <w:rPr>
                <w:color w:val="auto"/>
                <w:sz w:val="24"/>
                <w:szCs w:val="24"/>
              </w:rPr>
              <w:t>/</w:t>
            </w:r>
            <w:r w:rsidRPr="00591138">
              <w:rPr>
                <w:color w:val="auto"/>
                <w:sz w:val="24"/>
                <w:szCs w:val="24"/>
              </w:rPr>
              <w:t xml:space="preserve"> kefir </w:t>
            </w:r>
            <w:r w:rsidR="001952EB">
              <w:rPr>
                <w:color w:val="auto"/>
                <w:sz w:val="24"/>
                <w:szCs w:val="24"/>
              </w:rPr>
              <w:t>(</w:t>
            </w:r>
            <w:r w:rsidRPr="00591138">
              <w:rPr>
                <w:color w:val="auto"/>
                <w:sz w:val="24"/>
                <w:szCs w:val="24"/>
              </w:rPr>
              <w:t xml:space="preserve">co najmniej 2%) 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180</w:t>
            </w:r>
          </w:p>
        </w:tc>
      </w:tr>
    </w:tbl>
    <w:p w:rsidR="001254BF" w:rsidRPr="00591138" w:rsidRDefault="001254BF" w:rsidP="00AF7805">
      <w:pPr>
        <w:rPr>
          <w:rFonts w:ascii="Times New Roman" w:hAnsi="Times New Roman" w:cs="Times New Roman"/>
        </w:rPr>
      </w:pPr>
    </w:p>
    <w:p w:rsidR="001B75C0" w:rsidRPr="00591138" w:rsidRDefault="001B75C0" w:rsidP="001B75C0">
      <w:pPr>
        <w:rPr>
          <w:rFonts w:ascii="Times New Roman" w:hAnsi="Times New Roman" w:cs="Times New Roman"/>
        </w:rPr>
      </w:pPr>
      <w:r w:rsidRPr="00591138">
        <w:rPr>
          <w:rFonts w:ascii="Times New Roman" w:hAnsi="Times New Roman" w:cs="Times New Roman"/>
        </w:rPr>
        <w:t>*nie mniej niż 150g łącznie</w:t>
      </w:r>
    </w:p>
    <w:p w:rsidR="001B75C0" w:rsidRDefault="005052B7" w:rsidP="00AF78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nie mniej niż użycie 80% wkładu mięsnego w produkcie</w:t>
      </w:r>
    </w:p>
    <w:p w:rsidR="005052B7" w:rsidRPr="00CF4458" w:rsidRDefault="005052B7" w:rsidP="005052B7">
      <w:pPr>
        <w:pStyle w:val="Stopka"/>
        <w:rPr>
          <w:rFonts w:ascii="Times New Roman" w:hAnsi="Times New Roman"/>
        </w:rPr>
      </w:pPr>
      <w:r w:rsidRPr="00CF4458">
        <w:rPr>
          <w:rFonts w:ascii="Times New Roman" w:hAnsi="Times New Roman"/>
        </w:rPr>
        <w:t>śmietana nie mniej niż 18% tłuszczu</w:t>
      </w:r>
    </w:p>
    <w:p w:rsidR="005052B7" w:rsidRPr="00591138" w:rsidRDefault="005052B7" w:rsidP="0080559A">
      <w:pPr>
        <w:pStyle w:val="Stopka"/>
        <w:rPr>
          <w:rFonts w:ascii="Times New Roman" w:hAnsi="Times New Roman" w:cs="Times New Roman"/>
        </w:rPr>
      </w:pPr>
      <w:r w:rsidRPr="00CF4458">
        <w:rPr>
          <w:rFonts w:ascii="Times New Roman" w:hAnsi="Times New Roman"/>
        </w:rPr>
        <w:t>kefir, jogurt nie mniej niż 2% tłuszczu</w:t>
      </w:r>
      <w:bookmarkStart w:id="1" w:name="_GoBack"/>
      <w:bookmarkEnd w:id="1"/>
    </w:p>
    <w:sectPr w:rsidR="005052B7" w:rsidRPr="00591138" w:rsidSect="001254BF">
      <w:headerReference w:type="default" r:id="rId8"/>
      <w:footerReference w:type="default" r:id="rId9"/>
      <w:type w:val="continuous"/>
      <w:pgSz w:w="11905" w:h="16837"/>
      <w:pgMar w:top="1552" w:right="1591" w:bottom="2013" w:left="14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9CA" w:rsidRDefault="008909CA" w:rsidP="001254BF">
      <w:r>
        <w:separator/>
      </w:r>
    </w:p>
  </w:endnote>
  <w:endnote w:type="continuationSeparator" w:id="0">
    <w:p w:rsidR="008909CA" w:rsidRDefault="008909CA" w:rsidP="00125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60342"/>
      <w:docPartObj>
        <w:docPartGallery w:val="Page Numbers (Bottom of Page)"/>
        <w:docPartUnique/>
      </w:docPartObj>
    </w:sdtPr>
    <w:sdtEndPr/>
    <w:sdtContent>
      <w:p w:rsidR="00984D0F" w:rsidRDefault="00984D0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59A">
          <w:rPr>
            <w:noProof/>
          </w:rPr>
          <w:t>2</w:t>
        </w:r>
        <w:r>
          <w:fldChar w:fldCharType="end"/>
        </w:r>
      </w:p>
    </w:sdtContent>
  </w:sdt>
  <w:p w:rsidR="00984D0F" w:rsidRDefault="00984D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9CA" w:rsidRDefault="008909CA"/>
  </w:footnote>
  <w:footnote w:type="continuationSeparator" w:id="0">
    <w:p w:rsidR="008909CA" w:rsidRDefault="008909C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C07" w:rsidRDefault="00B14C07">
    <w:pPr>
      <w:pStyle w:val="Nagwek"/>
      <w:rPr>
        <w:rFonts w:ascii="Times New Roman" w:hAnsi="Times New Roman" w:cs="Times New Roman"/>
        <w:color w:val="auto"/>
        <w:sz w:val="22"/>
        <w:szCs w:val="22"/>
      </w:rPr>
    </w:pPr>
  </w:p>
  <w:p w:rsidR="0013230F" w:rsidRDefault="0013230F">
    <w:pPr>
      <w:pStyle w:val="Nagwek"/>
      <w:rPr>
        <w:rFonts w:ascii="Times New Roman" w:hAnsi="Times New Roman" w:cs="Times New Roman"/>
        <w:color w:val="auto"/>
        <w:sz w:val="22"/>
        <w:szCs w:val="22"/>
      </w:rPr>
    </w:pPr>
  </w:p>
  <w:p w:rsidR="00B14C07" w:rsidRPr="00963AA3" w:rsidRDefault="000F3858" w:rsidP="00B14C07">
    <w:pPr>
      <w:pStyle w:val="Nagwek"/>
      <w:jc w:val="right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color w:val="auto"/>
        <w:sz w:val="22"/>
        <w:szCs w:val="22"/>
      </w:rPr>
      <w:t xml:space="preserve">Załącznik nr 8 do </w:t>
    </w:r>
    <w:r w:rsidR="008E5165" w:rsidRPr="008E5165">
      <w:rPr>
        <w:rFonts w:ascii="Times New Roman" w:hAnsi="Times New Roman" w:cs="Times New Roman"/>
        <w:color w:val="auto"/>
        <w:sz w:val="22"/>
        <w:szCs w:val="22"/>
      </w:rPr>
      <w:t>wzoru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074FF"/>
    <w:multiLevelType w:val="hybridMultilevel"/>
    <w:tmpl w:val="32567780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E7172"/>
    <w:multiLevelType w:val="hybridMultilevel"/>
    <w:tmpl w:val="FDEE3378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360FA"/>
    <w:multiLevelType w:val="multilevel"/>
    <w:tmpl w:val="4508B2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CF2DB1"/>
    <w:multiLevelType w:val="hybridMultilevel"/>
    <w:tmpl w:val="3A181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A148B4"/>
    <w:multiLevelType w:val="hybridMultilevel"/>
    <w:tmpl w:val="E50A2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D225B"/>
    <w:multiLevelType w:val="multilevel"/>
    <w:tmpl w:val="7A26A0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A2582C"/>
    <w:multiLevelType w:val="hybridMultilevel"/>
    <w:tmpl w:val="AE3CCF52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D5236"/>
    <w:multiLevelType w:val="hybridMultilevel"/>
    <w:tmpl w:val="2E1C4850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CF1D8B"/>
    <w:multiLevelType w:val="hybridMultilevel"/>
    <w:tmpl w:val="DFCAC3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F0624A"/>
    <w:multiLevelType w:val="hybridMultilevel"/>
    <w:tmpl w:val="1F08E086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736DDB"/>
    <w:multiLevelType w:val="multilevel"/>
    <w:tmpl w:val="6F660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FC5549D"/>
    <w:multiLevelType w:val="hybridMultilevel"/>
    <w:tmpl w:val="C5FE26A6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90581"/>
    <w:multiLevelType w:val="hybridMultilevel"/>
    <w:tmpl w:val="ADA63BE0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3F3AA1"/>
    <w:multiLevelType w:val="multilevel"/>
    <w:tmpl w:val="BE9CEE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upperRoman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B81C3E"/>
    <w:multiLevelType w:val="hybridMultilevel"/>
    <w:tmpl w:val="749877AE"/>
    <w:lvl w:ilvl="0" w:tplc="2D125AF0">
      <w:start w:val="1"/>
      <w:numFmt w:val="bullet"/>
      <w:lvlText w:val=""/>
      <w:lvlJc w:val="left"/>
      <w:pPr>
        <w:ind w:left="1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5" w15:restartNumberingAfterBreak="0">
    <w:nsid w:val="79520CFF"/>
    <w:multiLevelType w:val="multilevel"/>
    <w:tmpl w:val="66F8A53E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F50FC9"/>
    <w:multiLevelType w:val="multilevel"/>
    <w:tmpl w:val="6DB084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6F2273"/>
    <w:multiLevelType w:val="multilevel"/>
    <w:tmpl w:val="7746181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3"/>
  </w:num>
  <w:num w:numId="4">
    <w:abstractNumId w:val="16"/>
  </w:num>
  <w:num w:numId="5">
    <w:abstractNumId w:val="2"/>
  </w:num>
  <w:num w:numId="6">
    <w:abstractNumId w:val="17"/>
  </w:num>
  <w:num w:numId="7">
    <w:abstractNumId w:val="5"/>
  </w:num>
  <w:num w:numId="8">
    <w:abstractNumId w:val="4"/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9"/>
  </w:num>
  <w:num w:numId="14">
    <w:abstractNumId w:val="11"/>
  </w:num>
  <w:num w:numId="15">
    <w:abstractNumId w:val="14"/>
  </w:num>
  <w:num w:numId="16">
    <w:abstractNumId w:val="6"/>
  </w:num>
  <w:num w:numId="17">
    <w:abstractNumId w:val="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4BF"/>
    <w:rsid w:val="00023DD0"/>
    <w:rsid w:val="00083027"/>
    <w:rsid w:val="0009653D"/>
    <w:rsid w:val="000A3CAB"/>
    <w:rsid w:val="000B34D8"/>
    <w:rsid w:val="000F3858"/>
    <w:rsid w:val="000F462D"/>
    <w:rsid w:val="000F4C19"/>
    <w:rsid w:val="000F56BA"/>
    <w:rsid w:val="001254BF"/>
    <w:rsid w:val="00126E0B"/>
    <w:rsid w:val="0013230F"/>
    <w:rsid w:val="00163683"/>
    <w:rsid w:val="00175A7F"/>
    <w:rsid w:val="0019402E"/>
    <w:rsid w:val="001952EB"/>
    <w:rsid w:val="00195AB4"/>
    <w:rsid w:val="001B66F5"/>
    <w:rsid w:val="001B75C0"/>
    <w:rsid w:val="001D0C8D"/>
    <w:rsid w:val="001D5501"/>
    <w:rsid w:val="001F27AA"/>
    <w:rsid w:val="001F5CBD"/>
    <w:rsid w:val="00222704"/>
    <w:rsid w:val="002250C3"/>
    <w:rsid w:val="002520EA"/>
    <w:rsid w:val="00273668"/>
    <w:rsid w:val="002840FB"/>
    <w:rsid w:val="002C486B"/>
    <w:rsid w:val="002D3232"/>
    <w:rsid w:val="002E6F4C"/>
    <w:rsid w:val="002E7D56"/>
    <w:rsid w:val="002F6E4F"/>
    <w:rsid w:val="00320C01"/>
    <w:rsid w:val="00322DC0"/>
    <w:rsid w:val="00327DD7"/>
    <w:rsid w:val="0034322C"/>
    <w:rsid w:val="00346C87"/>
    <w:rsid w:val="0036078B"/>
    <w:rsid w:val="0036690C"/>
    <w:rsid w:val="00374BED"/>
    <w:rsid w:val="003863F0"/>
    <w:rsid w:val="00390C28"/>
    <w:rsid w:val="003960DD"/>
    <w:rsid w:val="003A5568"/>
    <w:rsid w:val="003B6062"/>
    <w:rsid w:val="003C6E96"/>
    <w:rsid w:val="003D27CC"/>
    <w:rsid w:val="003F172A"/>
    <w:rsid w:val="00400FE6"/>
    <w:rsid w:val="00403A5E"/>
    <w:rsid w:val="00404FDC"/>
    <w:rsid w:val="004139A7"/>
    <w:rsid w:val="00425848"/>
    <w:rsid w:val="00435BBE"/>
    <w:rsid w:val="00436941"/>
    <w:rsid w:val="0045742D"/>
    <w:rsid w:val="00475B4D"/>
    <w:rsid w:val="004778D7"/>
    <w:rsid w:val="00480C97"/>
    <w:rsid w:val="004B191F"/>
    <w:rsid w:val="004B6061"/>
    <w:rsid w:val="004E732E"/>
    <w:rsid w:val="004F42F1"/>
    <w:rsid w:val="005014C4"/>
    <w:rsid w:val="005052B7"/>
    <w:rsid w:val="005159AF"/>
    <w:rsid w:val="005363DA"/>
    <w:rsid w:val="00546D56"/>
    <w:rsid w:val="0056024D"/>
    <w:rsid w:val="00562961"/>
    <w:rsid w:val="00566CAE"/>
    <w:rsid w:val="00567C1A"/>
    <w:rsid w:val="005702DC"/>
    <w:rsid w:val="00581FA7"/>
    <w:rsid w:val="00591138"/>
    <w:rsid w:val="005C35B2"/>
    <w:rsid w:val="005D6B9F"/>
    <w:rsid w:val="005E1F79"/>
    <w:rsid w:val="0060772E"/>
    <w:rsid w:val="00622015"/>
    <w:rsid w:val="0064209F"/>
    <w:rsid w:val="00644B56"/>
    <w:rsid w:val="00655D53"/>
    <w:rsid w:val="006839DA"/>
    <w:rsid w:val="00686EB1"/>
    <w:rsid w:val="006A1DE0"/>
    <w:rsid w:val="006B6E17"/>
    <w:rsid w:val="006F0F83"/>
    <w:rsid w:val="006F6067"/>
    <w:rsid w:val="00706802"/>
    <w:rsid w:val="0071794F"/>
    <w:rsid w:val="00747537"/>
    <w:rsid w:val="00766267"/>
    <w:rsid w:val="007961C6"/>
    <w:rsid w:val="0079700F"/>
    <w:rsid w:val="007A29DF"/>
    <w:rsid w:val="007B7E62"/>
    <w:rsid w:val="007D0DEE"/>
    <w:rsid w:val="0080559A"/>
    <w:rsid w:val="0082287E"/>
    <w:rsid w:val="0082414F"/>
    <w:rsid w:val="00826AEF"/>
    <w:rsid w:val="008337B6"/>
    <w:rsid w:val="00836939"/>
    <w:rsid w:val="008427B4"/>
    <w:rsid w:val="00872732"/>
    <w:rsid w:val="008909CA"/>
    <w:rsid w:val="008B1B88"/>
    <w:rsid w:val="008B2552"/>
    <w:rsid w:val="008B59B3"/>
    <w:rsid w:val="008C0810"/>
    <w:rsid w:val="008E5165"/>
    <w:rsid w:val="008E6038"/>
    <w:rsid w:val="008E6CB6"/>
    <w:rsid w:val="00926DBF"/>
    <w:rsid w:val="00942FA8"/>
    <w:rsid w:val="009477CD"/>
    <w:rsid w:val="00954772"/>
    <w:rsid w:val="00963AA3"/>
    <w:rsid w:val="00966E5A"/>
    <w:rsid w:val="00967CC0"/>
    <w:rsid w:val="00981913"/>
    <w:rsid w:val="00984D0F"/>
    <w:rsid w:val="00986C2D"/>
    <w:rsid w:val="009A0172"/>
    <w:rsid w:val="009A7F80"/>
    <w:rsid w:val="009B0A36"/>
    <w:rsid w:val="009B2B9D"/>
    <w:rsid w:val="009B6149"/>
    <w:rsid w:val="00A027CC"/>
    <w:rsid w:val="00A051CD"/>
    <w:rsid w:val="00A1453C"/>
    <w:rsid w:val="00A23F04"/>
    <w:rsid w:val="00A24C67"/>
    <w:rsid w:val="00A4553D"/>
    <w:rsid w:val="00A46E9C"/>
    <w:rsid w:val="00A53441"/>
    <w:rsid w:val="00A81BA9"/>
    <w:rsid w:val="00A84470"/>
    <w:rsid w:val="00A85E87"/>
    <w:rsid w:val="00A960F2"/>
    <w:rsid w:val="00AA0E66"/>
    <w:rsid w:val="00AA4BAA"/>
    <w:rsid w:val="00AB71AF"/>
    <w:rsid w:val="00AC4BA5"/>
    <w:rsid w:val="00AD15A3"/>
    <w:rsid w:val="00AD302E"/>
    <w:rsid w:val="00AD7F06"/>
    <w:rsid w:val="00AF1B92"/>
    <w:rsid w:val="00AF3629"/>
    <w:rsid w:val="00AF7805"/>
    <w:rsid w:val="00B052C5"/>
    <w:rsid w:val="00B06C2B"/>
    <w:rsid w:val="00B14C07"/>
    <w:rsid w:val="00B3179C"/>
    <w:rsid w:val="00B65BB8"/>
    <w:rsid w:val="00B72B0F"/>
    <w:rsid w:val="00B748C4"/>
    <w:rsid w:val="00B7571E"/>
    <w:rsid w:val="00BB3ECD"/>
    <w:rsid w:val="00BC09E6"/>
    <w:rsid w:val="00BC1ADE"/>
    <w:rsid w:val="00BC772D"/>
    <w:rsid w:val="00BD35C9"/>
    <w:rsid w:val="00BD5CEF"/>
    <w:rsid w:val="00BE64B9"/>
    <w:rsid w:val="00C21085"/>
    <w:rsid w:val="00C5045A"/>
    <w:rsid w:val="00C54FE4"/>
    <w:rsid w:val="00C77E7B"/>
    <w:rsid w:val="00CA62DE"/>
    <w:rsid w:val="00CD5988"/>
    <w:rsid w:val="00CD5E98"/>
    <w:rsid w:val="00CE603B"/>
    <w:rsid w:val="00CF7217"/>
    <w:rsid w:val="00D05CC1"/>
    <w:rsid w:val="00D06A8C"/>
    <w:rsid w:val="00D31050"/>
    <w:rsid w:val="00D50C49"/>
    <w:rsid w:val="00D52821"/>
    <w:rsid w:val="00D62F07"/>
    <w:rsid w:val="00D71723"/>
    <w:rsid w:val="00D72428"/>
    <w:rsid w:val="00D862EC"/>
    <w:rsid w:val="00DC223D"/>
    <w:rsid w:val="00DD7AAC"/>
    <w:rsid w:val="00DE3097"/>
    <w:rsid w:val="00DE6710"/>
    <w:rsid w:val="00DF4AC4"/>
    <w:rsid w:val="00E0321C"/>
    <w:rsid w:val="00E06736"/>
    <w:rsid w:val="00E14347"/>
    <w:rsid w:val="00E43C46"/>
    <w:rsid w:val="00E51ED6"/>
    <w:rsid w:val="00E6168F"/>
    <w:rsid w:val="00E6623E"/>
    <w:rsid w:val="00E71928"/>
    <w:rsid w:val="00E73227"/>
    <w:rsid w:val="00E734CB"/>
    <w:rsid w:val="00E73DAE"/>
    <w:rsid w:val="00E73F1A"/>
    <w:rsid w:val="00E77917"/>
    <w:rsid w:val="00EB17B4"/>
    <w:rsid w:val="00EB195C"/>
    <w:rsid w:val="00EB2FE1"/>
    <w:rsid w:val="00EE0CDF"/>
    <w:rsid w:val="00EE106E"/>
    <w:rsid w:val="00EE72BE"/>
    <w:rsid w:val="00EF2A14"/>
    <w:rsid w:val="00EF4168"/>
    <w:rsid w:val="00F128DC"/>
    <w:rsid w:val="00F15F98"/>
    <w:rsid w:val="00F41B11"/>
    <w:rsid w:val="00F75989"/>
    <w:rsid w:val="00F92D67"/>
    <w:rsid w:val="00FB1B67"/>
    <w:rsid w:val="00FC05D0"/>
    <w:rsid w:val="00FC6246"/>
    <w:rsid w:val="00FE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FDDCCB0-BDE5-46AC-B3B8-A276EB683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254B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6E1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254BF"/>
    <w:rPr>
      <w:color w:val="0066CC"/>
      <w:u w:val="single"/>
    </w:rPr>
  </w:style>
  <w:style w:type="character" w:customStyle="1" w:styleId="Teksttreci8">
    <w:name w:val="Tekst treści (8)_"/>
    <w:link w:val="Teksttreci8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0">
    <w:name w:val="Nagłówek #1_"/>
    <w:link w:val="Nagwek11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Teksttreci3">
    <w:name w:val="Tekst treści (3)_"/>
    <w:link w:val="Teksttreci3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4">
    <w:name w:val="Tekst treści (4)_"/>
    <w:link w:val="Teksttreci4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5">
    <w:name w:val="Tekst treści (5)_"/>
    <w:link w:val="Teksttreci5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2">
    <w:name w:val="Tekst treści (2)_"/>
    <w:link w:val="Teksttreci2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eksttreci">
    <w:name w:val="Tekst treści_"/>
    <w:link w:val="Teksttreci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6">
    <w:name w:val="Tekst treści (6)_"/>
    <w:link w:val="Teksttreci6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Teksttreci65pt">
    <w:name w:val="Tekst treści + 6;5 pt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7">
    <w:name w:val="Tekst treści (7)_"/>
    <w:link w:val="Teksttreci7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74ptKursywa">
    <w:name w:val="Tekst treści (7) + 4 pt;Kursywa"/>
    <w:rsid w:val="001254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8"/>
      <w:szCs w:val="8"/>
    </w:rPr>
  </w:style>
  <w:style w:type="character" w:customStyle="1" w:styleId="Teksttreci59pt">
    <w:name w:val="Tekst treści (5) + 9 pt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sttreci80">
    <w:name w:val="Tekst treści (8)"/>
    <w:basedOn w:val="Normalny"/>
    <w:link w:val="Teksttreci8"/>
    <w:rsid w:val="001254BF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Nagwek11">
    <w:name w:val="Nagłówek #1"/>
    <w:basedOn w:val="Normalny"/>
    <w:link w:val="Nagwek10"/>
    <w:rsid w:val="001254BF"/>
    <w:pPr>
      <w:shd w:val="clear" w:color="auto" w:fill="FFFFFF"/>
      <w:spacing w:before="360" w:after="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Teksttreci30">
    <w:name w:val="Tekst treści (3)"/>
    <w:basedOn w:val="Normalny"/>
    <w:link w:val="Teksttreci3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Teksttreci40">
    <w:name w:val="Tekst treści (4)"/>
    <w:basedOn w:val="Normalny"/>
    <w:link w:val="Teksttreci4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50">
    <w:name w:val="Tekst treści (5)"/>
    <w:basedOn w:val="Normalny"/>
    <w:link w:val="Teksttreci5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Teksttreci20">
    <w:name w:val="Tekst treści (2)"/>
    <w:basedOn w:val="Normalny"/>
    <w:link w:val="Teksttreci2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eksttreci60">
    <w:name w:val="Tekst treści (6)"/>
    <w:basedOn w:val="Normalny"/>
    <w:link w:val="Teksttreci6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8"/>
      <w:szCs w:val="8"/>
    </w:rPr>
  </w:style>
  <w:style w:type="paragraph" w:customStyle="1" w:styleId="Teksttreci70">
    <w:name w:val="Tekst treści (7)"/>
    <w:basedOn w:val="Normalny"/>
    <w:link w:val="Teksttreci7"/>
    <w:rsid w:val="001254BF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B6E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B6E17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B6E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B6E17"/>
    <w:rPr>
      <w:color w:val="000000"/>
      <w:sz w:val="24"/>
      <w:szCs w:val="24"/>
    </w:rPr>
  </w:style>
  <w:style w:type="character" w:customStyle="1" w:styleId="Nagwek1Znak">
    <w:name w:val="Nagłówek 1 Znak"/>
    <w:link w:val="Nagwek1"/>
    <w:uiPriority w:val="9"/>
    <w:rsid w:val="006B6E17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paragraph" w:styleId="Bezodstpw">
    <w:name w:val="No Spacing"/>
    <w:uiPriority w:val="1"/>
    <w:qFormat/>
    <w:rsid w:val="001D0C8D"/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D0C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C54FE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4C07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11D88-D182-4AFC-871F-9D1F116ED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sfranaszek</dc:creator>
  <cp:keywords/>
  <cp:lastModifiedBy>Jarosław Surowiec</cp:lastModifiedBy>
  <cp:revision>4</cp:revision>
  <cp:lastPrinted>2018-07-30T09:57:00Z</cp:lastPrinted>
  <dcterms:created xsi:type="dcterms:W3CDTF">2018-08-06T12:11:00Z</dcterms:created>
  <dcterms:modified xsi:type="dcterms:W3CDTF">2018-08-06T12:14:00Z</dcterms:modified>
</cp:coreProperties>
</file>